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Subtitle"/>
        <w:rPr>
          <w:rFonts w:ascii="Times New Roman" w:cs="Times New Roman" w:eastAsia="Times New Roman" w:hAnsi="Times New Roman"/>
        </w:rPr>
      </w:pPr>
      <w:bookmarkStart w:colFirst="0" w:colLast="0" w:name="_heading=h.xt68c8pc1588" w:id="0"/>
      <w:bookmarkEnd w:id="0"/>
      <w:r w:rsidDel="00000000" w:rsidR="00000000" w:rsidRPr="00000000">
        <w:rPr>
          <w:rFonts w:ascii="Times New Roman" w:cs="Times New Roman" w:eastAsia="Times New Roman" w:hAnsi="Times New Roman"/>
          <w:rtl w:val="0"/>
        </w:rPr>
        <w:t xml:space="preserve">A vendég</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Aznap nem volt sok vendég. Napközben szinte üres volt az étterem, csak egy-két későn reggeliző ült elszórva egy-két asztalnál, így a pincéreknek, kuktáknak, szakácsoknak nem akadt sok dolguk, unottan a falat támasztották. </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Estefele, vacsora idejében, megindult a beözönlő vendégek tömege, sokan jöttek, helyet foglaltak, rendeltek, köztük egy teltkarcsú, kopaszodó idős úr is. Egy kétszemélyes asztalhoz ült, arcáról rögvest le lehetett olvasni, bizony vidék szülötte, valami üzleti ügy miatt jöhetett a székes-fővárosba. Szürke, pepita öltönyt viselt, finom szabásút, mellényének zsebéből arany óralánc kandikált ki. Nyakát bíborszín nyakkendő ölelte körbe, fejét felszegve hordta, talán a kaucsuk gallér nyomta az állát. </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Étlapot és itallapot kért. </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 italkérdést hamar letudta</w:t>
      </w:r>
      <w:r w:rsidDel="00000000" w:rsidR="00000000" w:rsidRPr="00000000">
        <w:rPr>
          <w:rFonts w:ascii="Times New Roman" w:cs="Times New Roman" w:eastAsia="Times New Roman" w:hAnsi="Times New Roman"/>
          <w:sz w:val="24"/>
          <w:szCs w:val="24"/>
          <w:rtl w:val="0"/>
        </w:rPr>
        <w:t xml:space="preserve">, az itallapot ki se nyitotta, </w:t>
      </w:r>
      <w:r w:rsidDel="00000000" w:rsidR="00000000" w:rsidRPr="00000000">
        <w:rPr>
          <w:rFonts w:ascii="Times New Roman" w:cs="Times New Roman" w:eastAsia="Times New Roman" w:hAnsi="Times New Roman"/>
          <w:sz w:val="24"/>
          <w:szCs w:val="24"/>
          <w:rtl w:val="0"/>
        </w:rPr>
        <w:t xml:space="preserve">máris mondta, hogy egy korsó sört kér mihamarabb, és egyet meg akkora, amikor már rendelt. </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Miután kezébe kapta a speizcetlit, </w:t>
      </w:r>
      <w:r w:rsidDel="00000000" w:rsidR="00000000" w:rsidRPr="00000000">
        <w:rPr>
          <w:rFonts w:ascii="Times New Roman" w:cs="Times New Roman" w:eastAsia="Times New Roman" w:hAnsi="Times New Roman"/>
          <w:sz w:val="24"/>
          <w:szCs w:val="24"/>
          <w:rtl w:val="0"/>
        </w:rPr>
        <w:t xml:space="preserve">rögvest a </w:t>
      </w:r>
      <w:r w:rsidDel="00000000" w:rsidR="00000000" w:rsidRPr="00000000">
        <w:rPr>
          <w:rFonts w:ascii="Times New Roman" w:cs="Times New Roman" w:eastAsia="Times New Roman" w:hAnsi="Times New Roman"/>
          <w:sz w:val="24"/>
          <w:szCs w:val="24"/>
          <w:rtl w:val="0"/>
        </w:rPr>
        <w:t xml:space="preserve">közepén nyitotta fel, a főételek között válogatott apró</w:t>
      </w:r>
      <w:r w:rsidDel="00000000" w:rsidR="00000000" w:rsidRPr="00000000">
        <w:rPr>
          <w:rFonts w:ascii="Times New Roman" w:cs="Times New Roman" w:eastAsia="Times New Roman" w:hAnsi="Times New Roman"/>
          <w:sz w:val="24"/>
          <w:szCs w:val="24"/>
          <w:rtl w:val="0"/>
        </w:rPr>
        <w:t xml:space="preserve">, disznóéhoz hasonlatos </w:t>
      </w:r>
      <w:r w:rsidDel="00000000" w:rsidR="00000000" w:rsidRPr="00000000">
        <w:rPr>
          <w:rFonts w:ascii="Times New Roman" w:cs="Times New Roman" w:eastAsia="Times New Roman" w:hAnsi="Times New Roman"/>
          <w:sz w:val="24"/>
          <w:szCs w:val="24"/>
          <w:rtl w:val="0"/>
        </w:rPr>
        <w:t xml:space="preserve">szemeivel. </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Leste-leste egy darabig a sorokat, vaskos ujjaival lapozott, a következő oldal fogásait kezdte szemlélni. </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Aztán megakadt valamin a szeme.       </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Türelmetlenül pincérért kiáltott, idegesen jelezte kezével, ő itt egy kiszolgálandó vendég. </w:t>
      </w:r>
    </w:p>
    <w:sdt>
      <w:sdtPr>
        <w:tag w:val="goog_rdk_1"/>
      </w:sdtPr>
      <w:sdtContent>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Change w:author="Renáta Horváth-Jeszenszky" w:id="0"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Miután csak előkerült egy szabad pincér (megjegyzendő, hogy két teljes perc várakozás után), illedelmesen kérdezte:</w:t>
          </w:r>
          <w:sdt>
            <w:sdtPr>
              <w:tag w:val="goog_rdk_0"/>
            </w:sdtPr>
            <w:sdtContent>
              <w:r w:rsidDel="00000000" w:rsidR="00000000" w:rsidRPr="00000000">
                <w:rPr>
                  <w:rtl w:val="0"/>
                </w:rPr>
              </w:r>
            </w:sdtContent>
          </w:sdt>
        </w:p>
      </w:sdtContent>
    </w:sdt>
    <w:p w:rsidR="00000000" w:rsidDel="00000000" w:rsidP="00000000" w:rsidRDefault="00000000" w:rsidRPr="00000000" w14:paraId="0000000C">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Választott, uram? </w:t>
      </w:r>
      <w:sdt>
        <w:sdtPr>
          <w:tag w:val="goog_rdk_2"/>
        </w:sdtPr>
        <w:sdtContent>
          <w:r w:rsidDel="00000000" w:rsidR="00000000" w:rsidRPr="00000000">
            <w:rPr>
              <w:rtl w:val="0"/>
            </w:rPr>
          </w:r>
        </w:sdtContent>
      </w:sdt>
    </w:p>
    <w:p w:rsidR="00000000" w:rsidDel="00000000" w:rsidP="00000000" w:rsidRDefault="00000000" w:rsidRPr="00000000" w14:paraId="0000000D">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Igen, kérem. Egy tál bryndzové halusky mellett döntöttem, azt óhajtom fogyasztani. </w:t>
      </w:r>
      <w:sdt>
        <w:sdtPr>
          <w:tag w:val="goog_rdk_3"/>
        </w:sdtPr>
        <w:sdtContent>
          <w:r w:rsidDel="00000000" w:rsidR="00000000" w:rsidRPr="00000000">
            <w:rPr>
              <w:rtl w:val="0"/>
            </w:rPr>
          </w:r>
        </w:sdtContent>
      </w:sdt>
    </w:p>
    <w:p w:rsidR="00000000" w:rsidDel="00000000" w:rsidP="00000000" w:rsidRDefault="00000000" w:rsidRPr="00000000" w14:paraId="0000000E">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Igenis, uram. Szabad hoznom még egy korsó sört? - kérdezte még a pincér, észrevevén, hogy a tiszteletre méltó vendég az üres korsó fülét szorongatja. </w:t>
      </w:r>
      <w:sdt>
        <w:sdtPr>
          <w:tag w:val="goog_rdk_4"/>
        </w:sdtPr>
        <w:sdtContent>
          <w:r w:rsidDel="00000000" w:rsidR="00000000" w:rsidRPr="00000000">
            <w:rPr>
              <w:rtl w:val="0"/>
            </w:rPr>
          </w:r>
        </w:sdtContent>
      </w:sdt>
    </w:p>
    <w:p w:rsidR="00000000" w:rsidDel="00000000" w:rsidP="00000000" w:rsidRDefault="00000000" w:rsidRPr="00000000" w14:paraId="0000000F">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halusky mellé. A</w:t>
      </w:r>
      <w:r w:rsidDel="00000000" w:rsidR="00000000" w:rsidRPr="00000000">
        <w:rPr>
          <w:rFonts w:ascii="Times New Roman" w:cs="Times New Roman" w:eastAsia="Times New Roman" w:hAnsi="Times New Roman"/>
          <w:sz w:val="24"/>
          <w:szCs w:val="24"/>
          <w:rtl w:val="0"/>
        </w:rPr>
        <w:t xml:space="preserve">nnál előbb, s ami fontos, később se hozzák. </w:t>
      </w:r>
      <w:sdt>
        <w:sdtPr>
          <w:tag w:val="goog_rdk_5"/>
        </w:sdtPr>
        <w:sdtContent>
          <w:r w:rsidDel="00000000" w:rsidR="00000000" w:rsidRPr="00000000">
            <w:rPr>
              <w:rtl w:val="0"/>
            </w:rPr>
          </w:r>
        </w:sdtContent>
      </w:sdt>
    </w:p>
    <w:sdt>
      <w:sdtPr>
        <w:tag w:val="goog_rdk_7"/>
      </w:sdtPr>
      <w:sdtContent>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Change w:author="Renáta Horváth-Jeszenszky" w:id="5"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A pincér elsietett a konyhára, leadni a rendelést. </w:t>
          </w:r>
          <w:sdt>
            <w:sdtPr>
              <w:tag w:val="goog_rdk_6"/>
            </w:sdtPr>
            <w:sdtContent>
              <w:r w:rsidDel="00000000" w:rsidR="00000000" w:rsidRPr="00000000">
                <w:rPr>
                  <w:rtl w:val="0"/>
                </w:rPr>
              </w:r>
            </w:sdtContent>
          </w:sdt>
        </w:p>
      </w:sdtContent>
    </w:sdt>
    <w:sdt>
      <w:sdtPr>
        <w:tag w:val="goog_rdk_9"/>
      </w:sdtPr>
      <w:sdtContent>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Change w:author="Renáta Horváth-Jeszenszky" w:id="6"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A vendég követte szemeivel egy darabig, majd hátradőlt a székben, mint aki jól végezte dolgát. A rendelés megvolt, már csak várni kell. "Ennek a pincérnek nem adok borravalót, meg sincs rendesen borotválkozva!" Ezt leszögezte magában, türelmesen várakozva szemlélni kezdte a többi vendéget: fiatal párokat, öreg házasokat, tanárokból, mérnökökből álló baráti társaságot, akik a már jó pár legurított sörtől bódulva, fokozott jókedvvel </w:t>
          </w:r>
          <w:r w:rsidDel="00000000" w:rsidR="00000000" w:rsidRPr="00000000">
            <w:rPr>
              <w:rFonts w:ascii="Times New Roman" w:cs="Times New Roman" w:eastAsia="Times New Roman" w:hAnsi="Times New Roman"/>
              <w:sz w:val="24"/>
              <w:szCs w:val="24"/>
              <w:rtl w:val="0"/>
            </w:rPr>
            <w:t xml:space="preserve">tréfálkoztak.</w:t>
          </w:r>
          <w:sdt>
            <w:sdtPr>
              <w:tag w:val="goog_rdk_8"/>
            </w:sdtPr>
            <w:sdtContent>
              <w:r w:rsidDel="00000000" w:rsidR="00000000" w:rsidRPr="00000000">
                <w:rPr>
                  <w:rtl w:val="0"/>
                </w:rPr>
              </w:r>
            </w:sdtContent>
          </w:sdt>
        </w:p>
      </w:sdtContent>
    </w:sdt>
    <w:p w:rsidR="00000000" w:rsidDel="00000000" w:rsidP="00000000" w:rsidRDefault="00000000" w:rsidRPr="00000000" w14:paraId="0000001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Ahogy ezt a társaságot figyelte, az asztalukon heverő megannyi üres söröskorsó láttán jobban szorította saját korsójának fülét, egy kicsit megbánta, hogy nem kért mégis egyet a várakozásra, ha már az elsőt ilyen hamar megitta.</w:t>
      </w:r>
    </w:p>
    <w:sdt>
      <w:sdtPr>
        <w:tag w:val="goog_rdk_11"/>
      </w:sdtPr>
      <w:sdtContent>
        <w:p w:rsidR="00000000" w:rsidDel="00000000" w:rsidP="00000000" w:rsidRDefault="00000000" w:rsidRPr="00000000" w14:paraId="00000013">
          <w:pPr>
            <w:spacing w:line="360" w:lineRule="auto"/>
            <w:jc w:val="both"/>
            <w:rPr>
              <w:rFonts w:ascii="Times New Roman" w:cs="Times New Roman" w:eastAsia="Times New Roman" w:hAnsi="Times New Roman"/>
              <w:sz w:val="24"/>
              <w:szCs w:val="24"/>
              <w:rPrChange w:author="Renáta Horváth-Jeszenszky" w:id="7"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Végül elunta a társaságot, tovább úsztatta tekintetét a zsúfolt asztalok között. </w:t>
          </w:r>
          <w:sdt>
            <w:sdtPr>
              <w:tag w:val="goog_rdk_10"/>
            </w:sdtPr>
            <w:sdtContent>
              <w:r w:rsidDel="00000000" w:rsidR="00000000" w:rsidRPr="00000000">
                <w:rPr>
                  <w:rtl w:val="0"/>
                </w:rPr>
              </w:r>
            </w:sdtContent>
          </w:sdt>
        </w:p>
      </w:sdtContent>
    </w:sdt>
    <w:sdt>
      <w:sdtPr>
        <w:tag w:val="goog_rdk_13"/>
      </w:sdtPr>
      <w:sdtContent>
        <w:p w:rsidR="00000000" w:rsidDel="00000000" w:rsidP="00000000" w:rsidRDefault="00000000" w:rsidRPr="00000000" w14:paraId="00000014">
          <w:pPr>
            <w:spacing w:line="360" w:lineRule="auto"/>
            <w:jc w:val="both"/>
            <w:rPr>
              <w:rFonts w:ascii="Times New Roman" w:cs="Times New Roman" w:eastAsia="Times New Roman" w:hAnsi="Times New Roman"/>
              <w:sz w:val="24"/>
              <w:szCs w:val="24"/>
              <w:rPrChange w:author="Renáta Horváth-Jeszenszky" w:id="8"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Egy két személy számára fenntartott asztalnál ült egy gerlepár. Az igen csak csinos leány a fiatalember széles tenyerében pihentette kacsóját. Mélyen néztek egymás szemébe, szerelem volt az övék, bolond szerelem. A vendég  kellemetlenül is érezte magát, hogy kifigyel egy ilyen intim pillanatot, sietősen </w:t>
          </w:r>
          <w:r w:rsidDel="00000000" w:rsidR="00000000" w:rsidRPr="00000000">
            <w:rPr>
              <w:rFonts w:ascii="Times New Roman" w:cs="Times New Roman" w:eastAsia="Times New Roman" w:hAnsi="Times New Roman"/>
              <w:sz w:val="24"/>
              <w:szCs w:val="24"/>
              <w:rtl w:val="0"/>
            </w:rPr>
            <w:t xml:space="preserve">másfelé nézett</w:t>
          </w:r>
          <w:r w:rsidDel="00000000" w:rsidR="00000000" w:rsidRPr="00000000">
            <w:rPr>
              <w:rFonts w:ascii="Times New Roman" w:cs="Times New Roman" w:eastAsia="Times New Roman" w:hAnsi="Times New Roman"/>
              <w:sz w:val="24"/>
              <w:szCs w:val="24"/>
              <w:rtl w:val="0"/>
            </w:rPr>
            <w:t xml:space="preserve">. </w:t>
          </w:r>
          <w:sdt>
            <w:sdtPr>
              <w:tag w:val="goog_rdk_12"/>
            </w:sdtPr>
            <w:sdtContent>
              <w:r w:rsidDel="00000000" w:rsidR="00000000" w:rsidRPr="00000000">
                <w:rPr>
                  <w:rtl w:val="0"/>
                </w:rPr>
              </w:r>
            </w:sdtContent>
          </w:sdt>
        </w:p>
      </w:sdtContent>
    </w:sdt>
    <w:sdt>
      <w:sdtPr>
        <w:tag w:val="goog_rdk_15"/>
      </w:sdtPr>
      <w:sdtContent>
        <w:p w:rsidR="00000000" w:rsidDel="00000000" w:rsidP="00000000" w:rsidRDefault="00000000" w:rsidRPr="00000000" w14:paraId="00000015">
          <w:pPr>
            <w:spacing w:line="360" w:lineRule="auto"/>
            <w:jc w:val="both"/>
            <w:rPr>
              <w:rFonts w:ascii="Times New Roman" w:cs="Times New Roman" w:eastAsia="Times New Roman" w:hAnsi="Times New Roman"/>
              <w:sz w:val="24"/>
              <w:szCs w:val="24"/>
              <w:rPrChange w:author="Renáta Horváth-Jeszenszky" w:id="9"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Tovább szemlélt, mégis melyik asztalnál fogyasztanak már, és mégis mit. </w:t>
          </w:r>
          <w:sdt>
            <w:sdtPr>
              <w:tag w:val="goog_rdk_14"/>
            </w:sdtPr>
            <w:sdtContent>
              <w:r w:rsidDel="00000000" w:rsidR="00000000" w:rsidRPr="00000000">
                <w:rPr>
                  <w:rtl w:val="0"/>
                </w:rPr>
              </w:r>
            </w:sdtContent>
          </w:sdt>
        </w:p>
      </w:sdtContent>
    </w:sdt>
    <w:sdt>
      <w:sdtPr>
        <w:tag w:val="goog_rdk_17"/>
      </w:sdtPr>
      <w:sdtContent>
        <w:p w:rsidR="00000000" w:rsidDel="00000000" w:rsidP="00000000" w:rsidRDefault="00000000" w:rsidRPr="00000000" w14:paraId="00000016">
          <w:pPr>
            <w:spacing w:line="360" w:lineRule="auto"/>
            <w:jc w:val="both"/>
            <w:rPr>
              <w:rFonts w:ascii="Times New Roman" w:cs="Times New Roman" w:eastAsia="Times New Roman" w:hAnsi="Times New Roman"/>
              <w:sz w:val="24"/>
              <w:szCs w:val="24"/>
              <w:rPrChange w:author="Renáta Horváth-Jeszenszky" w:id="10"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Egy tekintetes úr éppen egy veresre sült kacsát szelt fel, finom, úrias mozdulatokkal, egy kevés lilakáposzta kíséretében az egyik szeletet a villájára helyezte, hosszan rágta, ízlelte. Szemében </w:t>
          </w:r>
          <w:r w:rsidDel="00000000" w:rsidR="00000000" w:rsidRPr="00000000">
            <w:rPr>
              <w:rFonts w:ascii="Times New Roman" w:cs="Times New Roman" w:eastAsia="Times New Roman" w:hAnsi="Times New Roman"/>
              <w:sz w:val="24"/>
              <w:szCs w:val="24"/>
              <w:rtl w:val="0"/>
            </w:rPr>
            <w:t xml:space="preserve">tisztán le volt olvasható a gyönyör</w:t>
          </w:r>
          <w:r w:rsidDel="00000000" w:rsidR="00000000" w:rsidRPr="00000000">
            <w:rPr>
              <w:rFonts w:ascii="Times New Roman" w:cs="Times New Roman" w:eastAsia="Times New Roman" w:hAnsi="Times New Roman"/>
              <w:sz w:val="24"/>
              <w:szCs w:val="24"/>
              <w:rtl w:val="0"/>
            </w:rPr>
            <w:t xml:space="preserve">, amint rágott. </w:t>
          </w:r>
          <w:sdt>
            <w:sdtPr>
              <w:tag w:val="goog_rdk_16"/>
            </w:sdtPr>
            <w:sdtContent>
              <w:r w:rsidDel="00000000" w:rsidR="00000000" w:rsidRPr="00000000">
                <w:rPr>
                  <w:rtl w:val="0"/>
                </w:rPr>
              </w:r>
            </w:sdtContent>
          </w:sdt>
        </w:p>
      </w:sdtContent>
    </w:sdt>
    <w:sdt>
      <w:sdtPr>
        <w:tag w:val="goog_rdk_20"/>
      </w:sdtPr>
      <w:sdtContent>
        <w:p w:rsidR="00000000" w:rsidDel="00000000" w:rsidP="00000000" w:rsidRDefault="00000000" w:rsidRPr="00000000" w14:paraId="00000017">
          <w:pPr>
            <w:spacing w:line="360" w:lineRule="auto"/>
            <w:jc w:val="both"/>
            <w:rPr>
              <w:rFonts w:ascii="Times New Roman" w:cs="Times New Roman" w:eastAsia="Times New Roman" w:hAnsi="Times New Roman"/>
              <w:sz w:val="24"/>
              <w:szCs w:val="24"/>
              <w:rPrChange w:author="Renáta Horváth-Jeszenszky" w:id="12"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Valami kölyök illetlen módon szürcsölte a levest a vendég háta mögött, az persze rögtön hátra is fordult, hogy megnézze magának azt a kis gazembert, aki ily módon mer enni egy étteremben. Hát egy tejfölszőke kislány vacsorázott jómódú, polgári szüleivel. Az édesanya nem is ette saját levesét, a drága egyszem gyermekének minden mozdulatát figyelte, anyai csodálattal, mintha még nem is látta volna soha enni. Az apa szigorúan szólt leányára, ne szürcsölje a levest, ilyet egy úri kisasszony nem tesz. Az anya rögvest helyeselt, ő</w:t>
          </w:r>
          <w:sdt>
            <w:sdtPr>
              <w:tag w:val="goog_rdk_18"/>
            </w:sdtPr>
            <w:sdtContent>
              <w:ins w:author="Renáta Horváth-Jeszenszky" w:id="11" w:date="2021-02-03T18:45:16Z">
                <w:r w:rsidDel="00000000" w:rsidR="00000000" w:rsidRPr="00000000">
                  <w:rPr>
                    <w:rFonts w:ascii="Times New Roman" w:cs="Times New Roman" w:eastAsia="Times New Roman" w:hAnsi="Times New Roman"/>
                    <w:sz w:val="24"/>
                    <w:szCs w:val="24"/>
                    <w:rtl w:val="0"/>
                  </w:rPr>
                  <w:t xml:space="preserve"> </w:t>
                </w:r>
              </w:ins>
            </w:sdtContent>
          </w:sdt>
          <w:r w:rsidDel="00000000" w:rsidR="00000000" w:rsidRPr="00000000">
            <w:rPr>
              <w:rFonts w:ascii="Times New Roman" w:cs="Times New Roman" w:eastAsia="Times New Roman" w:hAnsi="Times New Roman"/>
              <w:sz w:val="24"/>
              <w:szCs w:val="24"/>
              <w:rtl w:val="0"/>
            </w:rPr>
            <w:t xml:space="preserve">maga is felhívta ötéves leánya figyelmét, mekkora fejlődésre van még szüksége az asztali-etika terén. </w:t>
          </w:r>
          <w:sdt>
            <w:sdtPr>
              <w:tag w:val="goog_rdk_19"/>
            </w:sdtPr>
            <w:sdtContent>
              <w:r w:rsidDel="00000000" w:rsidR="00000000" w:rsidRPr="00000000">
                <w:rPr>
                  <w:rtl w:val="0"/>
                </w:rPr>
              </w:r>
            </w:sdtContent>
          </w:sdt>
        </w:p>
      </w:sdtContent>
    </w:sdt>
    <w:sdt>
      <w:sdtPr>
        <w:tag w:val="goog_rdk_22"/>
      </w:sdtPr>
      <w:sdtContent>
        <w:p w:rsidR="00000000" w:rsidDel="00000000" w:rsidP="00000000" w:rsidRDefault="00000000" w:rsidRPr="00000000" w14:paraId="00000018">
          <w:pPr>
            <w:spacing w:line="360" w:lineRule="auto"/>
            <w:jc w:val="both"/>
            <w:rPr>
              <w:rFonts w:ascii="Times New Roman" w:cs="Times New Roman" w:eastAsia="Times New Roman" w:hAnsi="Times New Roman"/>
              <w:sz w:val="24"/>
              <w:szCs w:val="24"/>
              <w:rPrChange w:author="Renáta Horváth-Jeszenszky" w:id="13"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A az öreg úr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visszafordult asztala felé. A fehér abroszt kezdte szemlélni, igen nagy figyelemmel. </w:t>
          </w:r>
          <w:sdt>
            <w:sdtPr>
              <w:tag w:val="goog_rdk_21"/>
            </w:sdtPr>
            <w:sdtContent>
              <w:r w:rsidDel="00000000" w:rsidR="00000000" w:rsidRPr="00000000">
                <w:rPr>
                  <w:rtl w:val="0"/>
                </w:rPr>
              </w:r>
            </w:sdtContent>
          </w:sdt>
        </w:p>
      </w:sdtContent>
    </w:sdt>
    <w:sdt>
      <w:sdtPr>
        <w:tag w:val="goog_rdk_24"/>
      </w:sdtPr>
      <w:sdtContent>
        <w:p w:rsidR="00000000" w:rsidDel="00000000" w:rsidP="00000000" w:rsidRDefault="00000000" w:rsidRPr="00000000" w14:paraId="00000019">
          <w:pPr>
            <w:spacing w:line="360" w:lineRule="auto"/>
            <w:jc w:val="both"/>
            <w:rPr>
              <w:rFonts w:ascii="Times New Roman" w:cs="Times New Roman" w:eastAsia="Times New Roman" w:hAnsi="Times New Roman"/>
              <w:sz w:val="24"/>
              <w:szCs w:val="24"/>
              <w:rPrChange w:author="Renáta Horváth-Jeszenszky" w:id="14"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A ránctalan, hófehér terítő tudományos jellegű tanulmányozása közepette a zakójának belső zsebében kezdett kutatni, a cigaretta </w:t>
          </w:r>
          <w:r w:rsidDel="00000000" w:rsidR="00000000" w:rsidRPr="00000000">
            <w:rPr>
              <w:rFonts w:ascii="Times New Roman" w:cs="Times New Roman" w:eastAsia="Times New Roman" w:hAnsi="Times New Roman"/>
              <w:sz w:val="24"/>
              <w:szCs w:val="24"/>
              <w:rtl w:val="0"/>
            </w:rPr>
            <w:t xml:space="preserve">tárcáját kereste a kis zsebben a nagy ujjaival. </w:t>
          </w:r>
          <w:r w:rsidDel="00000000" w:rsidR="00000000" w:rsidRPr="00000000">
            <w:rPr>
              <w:rFonts w:ascii="Times New Roman" w:cs="Times New Roman" w:eastAsia="Times New Roman" w:hAnsi="Times New Roman"/>
              <w:sz w:val="24"/>
              <w:szCs w:val="24"/>
              <w:rtl w:val="0"/>
            </w:rPr>
            <w:t xml:space="preserve">Elegáns módon elő is húzta a monogramjával, </w:t>
          </w:r>
          <w:r w:rsidDel="00000000" w:rsidR="00000000" w:rsidRPr="00000000">
            <w:rPr>
              <w:rFonts w:ascii="Times New Roman" w:cs="Times New Roman" w:eastAsia="Times New Roman" w:hAnsi="Times New Roman"/>
              <w:sz w:val="24"/>
              <w:szCs w:val="24"/>
              <w:rtl w:val="0"/>
            </w:rPr>
            <w:t xml:space="preserve">(K. Á.) </w:t>
          </w:r>
          <w:r w:rsidDel="00000000" w:rsidR="00000000" w:rsidRPr="00000000">
            <w:rPr>
              <w:rFonts w:ascii="Times New Roman" w:cs="Times New Roman" w:eastAsia="Times New Roman" w:hAnsi="Times New Roman"/>
              <w:sz w:val="24"/>
              <w:szCs w:val="24"/>
              <w:rtl w:val="0"/>
            </w:rPr>
            <w:t xml:space="preserve">ellátott tartókát. Felcsapta, a legszélső cigarettát ujjai közé fogta, és egy mozdulattal később már ott fityegett ajkai közt a cigaretta, és újfent szabad kezével a másik belső zsebében a gyufásdoboza után nyúlt, de a selymes bélésen kívül mást nem tapinthatott meg.</w:t>
          </w:r>
          <w:sdt>
            <w:sdtPr>
              <w:tag w:val="goog_rdk_23"/>
            </w:sdtPr>
            <w:sdtContent>
              <w:r w:rsidDel="00000000" w:rsidR="00000000" w:rsidRPr="00000000">
                <w:rPr>
                  <w:rtl w:val="0"/>
                </w:rPr>
              </w:r>
            </w:sdtContent>
          </w:sdt>
        </w:p>
      </w:sdtContent>
    </w:sdt>
    <w:sdt>
      <w:sdtPr>
        <w:tag w:val="goog_rdk_26"/>
      </w:sdtPr>
      <w:sdtContent>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Change w:author="Renáta Horváth-Jeszenszky" w:id="15"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Valahol elhagyta a gyufát! </w:t>
          </w:r>
          <w:sdt>
            <w:sdtPr>
              <w:tag w:val="goog_rdk_25"/>
            </w:sdtPr>
            <w:sdtContent>
              <w:r w:rsidDel="00000000" w:rsidR="00000000" w:rsidRPr="00000000">
                <w:rPr>
                  <w:rtl w:val="0"/>
                </w:rPr>
              </w:r>
            </w:sdtContent>
          </w:sdt>
        </w:p>
      </w:sdtContent>
    </w:sdt>
    <w:sdt>
      <w:sdtPr>
        <w:tag w:val="goog_rdk_28"/>
      </w:sdtPr>
      <w:sdtContent>
        <w:p w:rsidR="00000000" w:rsidDel="00000000" w:rsidP="00000000" w:rsidRDefault="00000000" w:rsidRPr="00000000" w14:paraId="0000001B">
          <w:pPr>
            <w:spacing w:line="360" w:lineRule="auto"/>
            <w:jc w:val="both"/>
            <w:rPr>
              <w:rFonts w:ascii="Times New Roman" w:cs="Times New Roman" w:eastAsia="Times New Roman" w:hAnsi="Times New Roman"/>
              <w:sz w:val="24"/>
              <w:szCs w:val="24"/>
              <w:rPrChange w:author="Renáta Horváth-Jeszenszky" w:id="16"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Csalódottan, a pöfékelés öröméről lemondva tette volna vissza a cigarettát a helyére, a tárcát meg a zsebébe, amikor az orra alá dugtak egy sárgás lángot eregető öngyújtót. Sietve meggyújtotta cigarettáját, mélyet szippantott belőle, majd a segítőkész férfi kéz tulajdonosa felé fordult, köszönetnyilvánítás céljából. Hát bizony a pincér volt az, az a borostás pincér akinek leadta a rendelését. Bal kezével éppen az öngyújtót zárta le, és süllyesztette vissza fehér kötényének mély zsebébe. Jobb kezében söröskorsót tartott, karján tányér pihent:</w:t>
          </w:r>
          <w:sdt>
            <w:sdtPr>
              <w:tag w:val="goog_rdk_27"/>
            </w:sdtPr>
            <w:sdtContent>
              <w:r w:rsidDel="00000000" w:rsidR="00000000" w:rsidRPr="00000000">
                <w:rPr>
                  <w:rtl w:val="0"/>
                </w:rPr>
              </w:r>
            </w:sdtContent>
          </w:sdt>
        </w:p>
      </w:sdtContent>
    </w:sdt>
    <w:sdt>
      <w:sdtPr>
        <w:tag w:val="goog_rdk_30"/>
      </w:sdtPr>
      <w:sdtContent>
        <w:p w:rsidR="00000000" w:rsidDel="00000000" w:rsidP="00000000" w:rsidRDefault="00000000" w:rsidRPr="00000000" w14:paraId="0000001C">
          <w:pPr>
            <w:spacing w:line="360" w:lineRule="auto"/>
            <w:jc w:val="both"/>
            <w:rPr>
              <w:rFonts w:ascii="Times New Roman" w:cs="Times New Roman" w:eastAsia="Times New Roman" w:hAnsi="Times New Roman"/>
              <w:sz w:val="24"/>
              <w:szCs w:val="24"/>
              <w:rPrChange w:author="Renáta Horváth-Jeszenszky" w:id="17"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Egy szép porcelán tányér, benne a lényeg, bryndzové halusky. </w:t>
          </w:r>
          <w:sdt>
            <w:sdtPr>
              <w:tag w:val="goog_rdk_29"/>
            </w:sdtPr>
            <w:sdtContent>
              <w:r w:rsidDel="00000000" w:rsidR="00000000" w:rsidRPr="00000000">
                <w:rPr>
                  <w:rtl w:val="0"/>
                </w:rPr>
              </w:r>
            </w:sdtContent>
          </w:sdt>
        </w:p>
      </w:sdtContent>
    </w:sdt>
    <w:p w:rsidR="00000000" w:rsidDel="00000000" w:rsidP="00000000" w:rsidRDefault="00000000" w:rsidRPr="00000000" w14:paraId="0000001D">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Köszönöm a tüzet. </w:t>
      </w:r>
      <w:sdt>
        <w:sdtPr>
          <w:tag w:val="goog_rdk_31"/>
        </w:sdtPr>
        <w:sdtContent>
          <w:r w:rsidDel="00000000" w:rsidR="00000000" w:rsidRPr="00000000">
            <w:rPr>
              <w:rtl w:val="0"/>
            </w:rPr>
          </w:r>
        </w:sdtContent>
      </w:sdt>
    </w:p>
    <w:p w:rsidR="00000000" w:rsidDel="00000000" w:rsidP="00000000" w:rsidRDefault="00000000" w:rsidRPr="00000000" w14:paraId="0000001E">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Semmiség uram. Jó étvágyat! - mondta szerényen a pincér, és a vendég elé helyezte a tálat.</w:t>
      </w:r>
      <w:sdt>
        <w:sdtPr>
          <w:tag w:val="goog_rdk_32"/>
        </w:sdtPr>
        <w:sdtContent>
          <w:r w:rsidDel="00000000" w:rsidR="00000000" w:rsidRPr="00000000">
            <w:rPr>
              <w:rtl w:val="0"/>
            </w:rPr>
          </w:r>
        </w:sdtContent>
      </w:sdt>
    </w:p>
    <w:sdt>
      <w:sdtPr>
        <w:tag w:val="goog_rdk_34"/>
      </w:sdtPr>
      <w:sdtContent>
        <w:p w:rsidR="00000000" w:rsidDel="00000000" w:rsidP="00000000" w:rsidRDefault="00000000" w:rsidRPr="00000000" w14:paraId="0000001F">
          <w:pPr>
            <w:spacing w:line="360" w:lineRule="auto"/>
            <w:jc w:val="both"/>
            <w:rPr>
              <w:rFonts w:ascii="Times New Roman" w:cs="Times New Roman" w:eastAsia="Times New Roman" w:hAnsi="Times New Roman"/>
              <w:sz w:val="24"/>
              <w:szCs w:val="24"/>
              <w:rPrChange w:author="Renáta Horváth-Jeszenszky" w:id="20"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 Mind a ketten biccentettek, majd a pincér ment dolgára, a vendég pedig eszcájgot ragadott, és hozzálátott ízletes, juhtúrós estebédjéhez. </w:t>
          </w:r>
          <w:sdt>
            <w:sdtPr>
              <w:tag w:val="goog_rdk_33"/>
            </w:sdtPr>
            <w:sdtContent>
              <w:r w:rsidDel="00000000" w:rsidR="00000000" w:rsidRPr="00000000">
                <w:rPr>
                  <w:rtl w:val="0"/>
                </w:rPr>
              </w:r>
            </w:sdtContent>
          </w:sdt>
        </w:p>
      </w:sdtContent>
    </w:sdt>
    <w:sdt>
      <w:sdtPr>
        <w:tag w:val="goog_rdk_36"/>
      </w:sdtPr>
      <w:sdtContent>
        <w:p w:rsidR="00000000" w:rsidDel="00000000" w:rsidP="00000000" w:rsidRDefault="00000000" w:rsidRPr="00000000" w14:paraId="00000020">
          <w:pPr>
            <w:spacing w:line="360" w:lineRule="auto"/>
            <w:jc w:val="both"/>
            <w:rPr>
              <w:rFonts w:ascii="Times New Roman" w:cs="Times New Roman" w:eastAsia="Times New Roman" w:hAnsi="Times New Roman"/>
              <w:sz w:val="24"/>
              <w:szCs w:val="24"/>
              <w:rPrChange w:author="Renáta Horváth-Jeszenszky" w:id="21"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Ahogy a krumplis haluska falatja forgott a szájában, így gondolkodott:</w:t>
          </w:r>
          <w:sdt>
            <w:sdtPr>
              <w:tag w:val="goog_rdk_35"/>
            </w:sdtPr>
            <w:sdtContent>
              <w:r w:rsidDel="00000000" w:rsidR="00000000" w:rsidRPr="00000000">
                <w:rPr>
                  <w:rtl w:val="0"/>
                </w:rPr>
              </w:r>
            </w:sdtContent>
          </w:sdt>
        </w:p>
      </w:sdtContent>
    </w:sdt>
    <w:sdt>
      <w:sdtPr>
        <w:tag w:val="goog_rdk_38"/>
      </w:sdtPr>
      <w:sdtContent>
        <w:p w:rsidR="00000000" w:rsidDel="00000000" w:rsidP="00000000" w:rsidRDefault="00000000" w:rsidRPr="00000000" w14:paraId="00000021">
          <w:pPr>
            <w:spacing w:line="360" w:lineRule="auto"/>
            <w:jc w:val="both"/>
            <w:rPr>
              <w:rFonts w:ascii="Times New Roman" w:cs="Times New Roman" w:eastAsia="Times New Roman" w:hAnsi="Times New Roman"/>
              <w:sz w:val="24"/>
              <w:szCs w:val="24"/>
              <w:rPrChange w:author="Renáta Horváth-Jeszenszky" w:id="22" w:date="2021-02-03T18:42:00Z">
                <w:rPr>
                  <w:rFonts w:ascii="Times New Roman" w:cs="Times New Roman" w:eastAsia="Times New Roman" w:hAnsi="Times New Roman"/>
                  <w:sz w:val="24"/>
                  <w:szCs w:val="24"/>
                </w:rPr>
              </w:rPrChange>
            </w:rPr>
          </w:pPr>
          <w:r w:rsidDel="00000000" w:rsidR="00000000" w:rsidRPr="00000000">
            <w:rPr>
              <w:rFonts w:ascii="Times New Roman" w:cs="Times New Roman" w:eastAsia="Times New Roman" w:hAnsi="Times New Roman"/>
              <w:sz w:val="24"/>
              <w:szCs w:val="24"/>
              <w:rtl w:val="0"/>
            </w:rPr>
            <w:t xml:space="preserve">"Még meggondolom a borravalót." </w:t>
          </w:r>
          <w:sdt>
            <w:sdtPr>
              <w:tag w:val="goog_rdk_37"/>
            </w:sdtPr>
            <w:sdtContent>
              <w:r w:rsidDel="00000000" w:rsidR="00000000" w:rsidRPr="00000000">
                <w:rPr>
                  <w:rtl w:val="0"/>
                </w:rPr>
              </w:r>
            </w:sdtContent>
          </w:sdt>
        </w:p>
      </w:sdtContent>
    </w:sdt>
    <w:sdt>
      <w:sdtPr>
        <w:tag w:val="goog_rdk_40"/>
      </w:sdtPr>
      <w:sdtContent>
        <w:p w:rsidR="00000000" w:rsidDel="00000000" w:rsidP="00000000" w:rsidRDefault="00000000" w:rsidRPr="00000000" w14:paraId="00000022">
          <w:pPr>
            <w:spacing w:line="360" w:lineRule="auto"/>
            <w:jc w:val="both"/>
            <w:rPr>
              <w:rFonts w:ascii="Times New Roman" w:cs="Times New Roman" w:eastAsia="Times New Roman" w:hAnsi="Times New Roman"/>
              <w:sz w:val="24"/>
              <w:szCs w:val="24"/>
              <w:shd w:fill="auto" w:val="clear"/>
              <w:rPrChange w:author="Renáta Horváth-Jeszenszky" w:id="23" w:date="2021-02-03T18:42:00Z">
                <w:rPr/>
              </w:rPrChange>
            </w:rPr>
            <w:pPrChange w:author="Renáta Horváth-Jeszenszky" w:id="0" w:date="2021-02-03T18:42:00Z">
              <w:pPr>
                <w:jc w:val="both"/>
              </w:pPr>
            </w:pPrChange>
          </w:pPr>
          <w:sdt>
            <w:sdtPr>
              <w:tag w:val="goog_rdk_39"/>
            </w:sdtPr>
            <w:sdtContent>
              <w:r w:rsidDel="00000000" w:rsidR="00000000" w:rsidRPr="00000000">
                <w:rPr>
                  <w:rtl w:val="0"/>
                </w:rPr>
              </w:r>
            </w:sdtContent>
          </w:sdt>
        </w:p>
      </w:sdtContent>
    </w:sdt>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ddB5pdz2qu/66Pi/qok+aTaLA==">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